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48D85043" w:rsidR="007E7D56" w:rsidRDefault="007E7D56" w:rsidP="007E7D56">
      <w:pPr>
        <w:pStyle w:val="Zhlav"/>
        <w:jc w:val="right"/>
      </w:pPr>
      <w:r>
        <w:t>Příloha č. 2_</w:t>
      </w:r>
      <w:r w:rsidR="00015866">
        <w:t>5</w:t>
      </w:r>
      <w:r>
        <w:t>_ zadávací dokumentace_Technické podmínky</w:t>
      </w:r>
    </w:p>
    <w:p w14:paraId="15740F8D" w14:textId="6E2EAE5A" w:rsidR="003465E0" w:rsidRPr="005004A3" w:rsidRDefault="003465E0" w:rsidP="007E7D56">
      <w:pPr>
        <w:spacing w:before="240" w:after="240"/>
        <w:jc w:val="both"/>
        <w:rPr>
          <w:rFonts w:cs="Arial"/>
          <w:b/>
          <w:szCs w:val="20"/>
        </w:rPr>
      </w:pPr>
      <w:r w:rsidRPr="005004A3">
        <w:rPr>
          <w:rFonts w:cs="Arial"/>
          <w:b/>
          <w:szCs w:val="20"/>
        </w:rPr>
        <w:t>Vyplněná příloha č. 2_</w:t>
      </w:r>
      <w:r w:rsidR="00015866">
        <w:rPr>
          <w:rFonts w:cs="Arial"/>
          <w:b/>
          <w:szCs w:val="20"/>
        </w:rPr>
        <w:t>5</w:t>
      </w:r>
      <w:r w:rsidRPr="005004A3">
        <w:rPr>
          <w:rFonts w:cs="Arial"/>
          <w:b/>
          <w:szCs w:val="20"/>
        </w:rPr>
        <w:t xml:space="preserve"> tvoří nedílnou součást nabídky účastníka zadávacího řízení.</w:t>
      </w:r>
    </w:p>
    <w:p w14:paraId="3441CE05" w14:textId="1B44E749" w:rsidR="003465E0" w:rsidRPr="00015866" w:rsidRDefault="003465E0" w:rsidP="00C22B20">
      <w:pPr>
        <w:shd w:val="clear" w:color="auto" w:fill="C1EAFF"/>
        <w:ind w:left="3402" w:hanging="3402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>Název části veřejné zakázky:</w:t>
      </w:r>
      <w:r w:rsidR="007E7D56">
        <w:rPr>
          <w:rFonts w:cs="Arial"/>
          <w:b/>
          <w:sz w:val="24"/>
        </w:rPr>
        <w:tab/>
      </w:r>
      <w:r w:rsidR="00015866" w:rsidRPr="00015866">
        <w:rPr>
          <w:rFonts w:cs="Arial"/>
          <w:b/>
          <w:sz w:val="24"/>
        </w:rPr>
        <w:t>Kontejnery na použitý operační materiál</w:t>
      </w:r>
    </w:p>
    <w:p w14:paraId="5B895FFE" w14:textId="77777777" w:rsidR="003465E0" w:rsidRPr="00015866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2D501382" w:rsidR="003465E0" w:rsidRPr="005004A3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5004A3">
        <w:rPr>
          <w:rFonts w:cs="Arial"/>
          <w:szCs w:val="20"/>
        </w:rPr>
        <w:t xml:space="preserve">Část veřejné zakázky: </w:t>
      </w:r>
      <w:r w:rsidR="00015866">
        <w:rPr>
          <w:rFonts w:cs="Arial"/>
          <w:szCs w:val="20"/>
        </w:rPr>
        <w:t>5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49F86E89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D5546A">
        <w:rPr>
          <w:szCs w:val="20"/>
        </w:rPr>
        <w:t>10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015866">
        <w:rPr>
          <w:rFonts w:cs="Arial"/>
          <w:szCs w:val="20"/>
        </w:rPr>
        <w:t>d</w:t>
      </w:r>
      <w:r w:rsidR="00015866" w:rsidRPr="001A3578">
        <w:rPr>
          <w:rFonts w:cs="Arial"/>
          <w:szCs w:val="20"/>
        </w:rPr>
        <w:t>ekontaminace a přeprava instrumentária používaného na operačních sálech na centrální sterilizaci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3"/>
        <w:gridCol w:w="2412"/>
        <w:gridCol w:w="3257"/>
      </w:tblGrid>
      <w:tr w:rsidR="00C22B20" w:rsidRPr="005E25BE" w14:paraId="14323C25" w14:textId="77777777" w:rsidTr="00015866">
        <w:tc>
          <w:tcPr>
            <w:tcW w:w="5000" w:type="pct"/>
            <w:gridSpan w:val="3"/>
            <w:shd w:val="clear" w:color="auto" w:fill="F7CAAC" w:themeFill="accent2" w:themeFillTint="66"/>
            <w:vAlign w:val="center"/>
          </w:tcPr>
          <w:p w14:paraId="04F05D26" w14:textId="5636F1B8" w:rsidR="00C22B20" w:rsidRDefault="00015866" w:rsidP="002D373E">
            <w:pPr>
              <w:spacing w:before="120" w:after="120"/>
              <w:jc w:val="center"/>
              <w:rPr>
                <w:b/>
              </w:rPr>
            </w:pPr>
            <w:r>
              <w:rPr>
                <w:rFonts w:cs="Arial"/>
                <w:b/>
                <w:sz w:val="24"/>
              </w:rPr>
              <w:t>4</w:t>
            </w:r>
            <w:r w:rsidR="00C22B20">
              <w:rPr>
                <w:rFonts w:cs="Arial"/>
                <w:b/>
                <w:sz w:val="24"/>
              </w:rPr>
              <w:t xml:space="preserve"> ks </w:t>
            </w:r>
            <w:r w:rsidRPr="00015866">
              <w:rPr>
                <w:rFonts w:cs="Arial"/>
                <w:b/>
                <w:sz w:val="24"/>
              </w:rPr>
              <w:t>Kontejnery na použitý operační materiál</w:t>
            </w:r>
          </w:p>
        </w:tc>
      </w:tr>
      <w:tr w:rsidR="00015866" w:rsidRPr="005E25BE" w14:paraId="12069CB8" w14:textId="77777777" w:rsidTr="00015866">
        <w:tc>
          <w:tcPr>
            <w:tcW w:w="1872" w:type="pct"/>
            <w:shd w:val="clear" w:color="auto" w:fill="EEECE1"/>
          </w:tcPr>
          <w:p w14:paraId="700E3F25" w14:textId="77777777" w:rsidR="00015866" w:rsidRPr="005E25BE" w:rsidRDefault="00015866" w:rsidP="00B410A1">
            <w:pPr>
              <w:jc w:val="center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1331" w:type="pct"/>
            <w:shd w:val="clear" w:color="auto" w:fill="EEECE1"/>
          </w:tcPr>
          <w:p w14:paraId="6D995D2F" w14:textId="77777777" w:rsidR="00015866" w:rsidRPr="005E25BE" w:rsidRDefault="00015866" w:rsidP="00B410A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Splnění požadavku ANO/NE</w:t>
            </w:r>
          </w:p>
        </w:tc>
        <w:tc>
          <w:tcPr>
            <w:tcW w:w="1798" w:type="pct"/>
            <w:shd w:val="clear" w:color="auto" w:fill="EEECE1"/>
          </w:tcPr>
          <w:p w14:paraId="2F98BFE6" w14:textId="77777777" w:rsidR="00015866" w:rsidRPr="005E25BE" w:rsidRDefault="00015866" w:rsidP="00B410A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015866" w:rsidRPr="005E25BE" w14:paraId="61B70BB9" w14:textId="77777777" w:rsidTr="00015866">
        <w:tc>
          <w:tcPr>
            <w:tcW w:w="5000" w:type="pct"/>
            <w:gridSpan w:val="3"/>
            <w:shd w:val="clear" w:color="auto" w:fill="E2EFD9" w:themeFill="accent6" w:themeFillTint="33"/>
          </w:tcPr>
          <w:p w14:paraId="22B7013B" w14:textId="77777777" w:rsidR="00015866" w:rsidRDefault="00015866" w:rsidP="00015866">
            <w:pPr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</w:tr>
      <w:tr w:rsidR="00015866" w:rsidRPr="005E25BE" w14:paraId="27E8854D" w14:textId="77777777" w:rsidTr="00015866">
        <w:tc>
          <w:tcPr>
            <w:tcW w:w="1872" w:type="pct"/>
            <w:shd w:val="clear" w:color="auto" w:fill="auto"/>
            <w:vAlign w:val="center"/>
          </w:tcPr>
          <w:p w14:paraId="4649A980" w14:textId="071ACA3F" w:rsidR="00015866" w:rsidRPr="00F77BC1" w:rsidRDefault="00015866" w:rsidP="00015866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 w:rsidRPr="00015866">
              <w:rPr>
                <w:rFonts w:ascii="Arial" w:hAnsi="Arial" w:cstheme="minorHAnsi"/>
                <w:color w:val="3A3A3A"/>
                <w:sz w:val="20"/>
              </w:rPr>
              <w:t>Dekontaminační kontejner z</w:t>
            </w:r>
            <w:r>
              <w:rPr>
                <w:rFonts w:ascii="Arial" w:hAnsi="Arial" w:cstheme="minorHAnsi"/>
                <w:color w:val="3A3A3A"/>
                <w:sz w:val="20"/>
              </w:rPr>
              <w:t> </w:t>
            </w:r>
            <w:r w:rsidRPr="00015866">
              <w:rPr>
                <w:rFonts w:ascii="Arial" w:hAnsi="Arial" w:cstheme="minorHAnsi"/>
                <w:color w:val="3A3A3A"/>
                <w:sz w:val="20"/>
              </w:rPr>
              <w:t>nerezové oceli je určen k</w:t>
            </w:r>
            <w:r>
              <w:rPr>
                <w:rFonts w:ascii="Arial" w:hAnsi="Arial" w:cstheme="minorHAnsi"/>
                <w:color w:val="3A3A3A"/>
                <w:sz w:val="20"/>
              </w:rPr>
              <w:t> </w:t>
            </w:r>
            <w:r w:rsidRPr="00015866">
              <w:rPr>
                <w:rFonts w:ascii="Arial" w:hAnsi="Arial" w:cstheme="minorHAnsi"/>
                <w:color w:val="3A3A3A"/>
                <w:sz w:val="20"/>
              </w:rPr>
              <w:t>dekontaminaci a přepravě instrumentária v dezinfekčním roztoku na centrální sterilizaci.</w:t>
            </w:r>
            <w:r w:rsidRPr="00F77BC1">
              <w:rPr>
                <w:rFonts w:asciiTheme="minorHAnsi" w:hAnsiTheme="minorHAnsi" w:cstheme="minorHAnsi"/>
                <w:color w:val="3A3A3A"/>
                <w:sz w:val="22"/>
                <w:szCs w:val="22"/>
              </w:rPr>
              <w:t xml:space="preserve"> </w:t>
            </w:r>
          </w:p>
        </w:tc>
        <w:tc>
          <w:tcPr>
            <w:tcW w:w="1331" w:type="pct"/>
            <w:vAlign w:val="center"/>
          </w:tcPr>
          <w:p w14:paraId="12F85F8E" w14:textId="77777777" w:rsidR="00015866" w:rsidRPr="004C3E37" w:rsidRDefault="00015866" w:rsidP="00015866">
            <w:pPr>
              <w:jc w:val="center"/>
              <w:rPr>
                <w:rFonts w:cstheme="majorHAnsi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98" w:type="pct"/>
            <w:vAlign w:val="center"/>
          </w:tcPr>
          <w:p w14:paraId="5D768C12" w14:textId="77777777" w:rsidR="00015866" w:rsidRPr="004C3E37" w:rsidRDefault="00015866" w:rsidP="00015866">
            <w:pPr>
              <w:jc w:val="center"/>
              <w:rPr>
                <w:rFonts w:cstheme="majorHAnsi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15866" w:rsidRPr="005E25BE" w14:paraId="0A354953" w14:textId="77777777" w:rsidTr="00015866">
        <w:tc>
          <w:tcPr>
            <w:tcW w:w="1872" w:type="pct"/>
            <w:shd w:val="clear" w:color="auto" w:fill="auto"/>
            <w:vAlign w:val="center"/>
          </w:tcPr>
          <w:p w14:paraId="1E4EB0FE" w14:textId="77777777" w:rsidR="00015866" w:rsidRPr="00F77BC1" w:rsidRDefault="00015866" w:rsidP="00015866">
            <w:pPr>
              <w:rPr>
                <w:rFonts w:cstheme="minorHAnsi"/>
              </w:rPr>
            </w:pPr>
            <w:r w:rsidRPr="00F77BC1">
              <w:rPr>
                <w:rFonts w:cstheme="minorHAnsi"/>
                <w:color w:val="3A3A3A"/>
              </w:rPr>
              <w:t>Kontejner se skládá z dekontaminační vany, víka a síta.</w:t>
            </w:r>
          </w:p>
        </w:tc>
        <w:tc>
          <w:tcPr>
            <w:tcW w:w="1331" w:type="pct"/>
            <w:vAlign w:val="center"/>
          </w:tcPr>
          <w:p w14:paraId="4BE8C7D4" w14:textId="77777777" w:rsidR="00015866" w:rsidRPr="002170A3" w:rsidRDefault="00015866" w:rsidP="000158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98" w:type="pct"/>
            <w:vAlign w:val="center"/>
          </w:tcPr>
          <w:p w14:paraId="3C46FBC3" w14:textId="77777777" w:rsidR="00015866" w:rsidRPr="00C14050" w:rsidRDefault="00015866" w:rsidP="000158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15866" w:rsidRPr="005E25BE" w14:paraId="6411BF64" w14:textId="77777777" w:rsidTr="00015866">
        <w:tc>
          <w:tcPr>
            <w:tcW w:w="1872" w:type="pct"/>
            <w:shd w:val="clear" w:color="auto" w:fill="auto"/>
            <w:vAlign w:val="center"/>
          </w:tcPr>
          <w:p w14:paraId="394AB4B1" w14:textId="4B2FE066" w:rsidR="00015866" w:rsidRPr="00F77BC1" w:rsidRDefault="00015866" w:rsidP="00015866">
            <w:pPr>
              <w:rPr>
                <w:rFonts w:cstheme="minorHAnsi"/>
              </w:rPr>
            </w:pPr>
            <w:r w:rsidRPr="00F77BC1">
              <w:rPr>
                <w:rFonts w:cstheme="minorHAnsi"/>
                <w:color w:val="3A3A3A"/>
              </w:rPr>
              <w:t>Kontejner je možné umístit na přepravní vozík, který je lehce ovladatelný a kompatibilní s</w:t>
            </w:r>
            <w:r>
              <w:rPr>
                <w:rFonts w:cstheme="minorHAnsi"/>
                <w:color w:val="3A3A3A"/>
              </w:rPr>
              <w:t> </w:t>
            </w:r>
            <w:r w:rsidRPr="00F77BC1">
              <w:rPr>
                <w:rFonts w:cstheme="minorHAnsi"/>
                <w:color w:val="3A3A3A"/>
              </w:rPr>
              <w:t>kontejnerem.</w:t>
            </w:r>
          </w:p>
        </w:tc>
        <w:tc>
          <w:tcPr>
            <w:tcW w:w="1331" w:type="pct"/>
            <w:vAlign w:val="center"/>
          </w:tcPr>
          <w:p w14:paraId="0202C558" w14:textId="77777777" w:rsidR="00015866" w:rsidRPr="002170A3" w:rsidRDefault="00015866" w:rsidP="000158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98" w:type="pct"/>
            <w:vAlign w:val="center"/>
          </w:tcPr>
          <w:p w14:paraId="3F5968AE" w14:textId="77777777" w:rsidR="00015866" w:rsidRPr="00C14050" w:rsidRDefault="00015866" w:rsidP="000158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15866" w:rsidRPr="005E25BE" w14:paraId="59F9A07B" w14:textId="77777777" w:rsidTr="00015866">
        <w:tc>
          <w:tcPr>
            <w:tcW w:w="1872" w:type="pct"/>
            <w:shd w:val="clear" w:color="auto" w:fill="auto"/>
            <w:vAlign w:val="center"/>
          </w:tcPr>
          <w:p w14:paraId="17E84A8E" w14:textId="22C378DB" w:rsidR="00015866" w:rsidRPr="00F77BC1" w:rsidRDefault="00015866" w:rsidP="00015866">
            <w:pPr>
              <w:rPr>
                <w:rFonts w:cstheme="minorHAnsi"/>
                <w:color w:val="3A3A3A"/>
              </w:rPr>
            </w:pPr>
            <w:r w:rsidRPr="00F77BC1">
              <w:rPr>
                <w:rFonts w:cstheme="minorHAnsi"/>
                <w:color w:val="3A3A3A"/>
              </w:rPr>
              <w:t>Kontejner je omyvatelný dezinfekčními prostředky a je sterilizovatelný, při přepravě těsní a</w:t>
            </w:r>
            <w:r>
              <w:rPr>
                <w:rFonts w:cstheme="minorHAnsi"/>
                <w:color w:val="3A3A3A"/>
              </w:rPr>
              <w:t> </w:t>
            </w:r>
            <w:r w:rsidRPr="00F77BC1">
              <w:rPr>
                <w:rFonts w:cstheme="minorHAnsi"/>
                <w:color w:val="3A3A3A"/>
              </w:rPr>
              <w:t>nedochází k vylití dekontaminační tekutiny.</w:t>
            </w:r>
          </w:p>
        </w:tc>
        <w:tc>
          <w:tcPr>
            <w:tcW w:w="1331" w:type="pct"/>
            <w:vAlign w:val="center"/>
          </w:tcPr>
          <w:p w14:paraId="4580DA4A" w14:textId="77777777" w:rsidR="00015866" w:rsidRDefault="00015866" w:rsidP="000158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98" w:type="pct"/>
            <w:vAlign w:val="center"/>
          </w:tcPr>
          <w:p w14:paraId="7B432544" w14:textId="77777777" w:rsidR="00015866" w:rsidRDefault="00015866" w:rsidP="000158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15866" w:rsidRPr="005E25BE" w14:paraId="7855D92A" w14:textId="77777777" w:rsidTr="00015866">
        <w:tc>
          <w:tcPr>
            <w:tcW w:w="1872" w:type="pct"/>
            <w:shd w:val="clear" w:color="auto" w:fill="auto"/>
            <w:vAlign w:val="center"/>
          </w:tcPr>
          <w:p w14:paraId="588E7569" w14:textId="77777777" w:rsidR="00015866" w:rsidRPr="00F77BC1" w:rsidRDefault="00015866" w:rsidP="00015866">
            <w:pPr>
              <w:rPr>
                <w:rFonts w:cstheme="minorHAnsi"/>
                <w:color w:val="3A3A3A"/>
              </w:rPr>
            </w:pPr>
            <w:r w:rsidRPr="00F77BC1">
              <w:rPr>
                <w:rFonts w:cstheme="minorHAnsi"/>
                <w:color w:val="3A3A3A"/>
              </w:rPr>
              <w:lastRenderedPageBreak/>
              <w:t xml:space="preserve">Rozměr dekontaminační vany je </w:t>
            </w:r>
            <w:r w:rsidRPr="00F77BC1">
              <w:rPr>
                <w:rFonts w:cstheme="minorHAnsi"/>
                <w:color w:val="000000"/>
              </w:rPr>
              <w:t>586 x 275 x 135 mm.</w:t>
            </w:r>
          </w:p>
        </w:tc>
        <w:tc>
          <w:tcPr>
            <w:tcW w:w="1331" w:type="pct"/>
            <w:vAlign w:val="center"/>
          </w:tcPr>
          <w:p w14:paraId="6C3B181B" w14:textId="77777777" w:rsidR="00015866" w:rsidRDefault="00015866" w:rsidP="000158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798" w:type="pct"/>
            <w:vAlign w:val="center"/>
          </w:tcPr>
          <w:p w14:paraId="3218B148" w14:textId="77777777" w:rsidR="00015866" w:rsidRDefault="00015866" w:rsidP="00015866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15866" w:rsidRPr="005E25BE" w14:paraId="12047EDC" w14:textId="77777777" w:rsidTr="000158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792170" w14:textId="5F5DD779" w:rsidR="00015866" w:rsidRPr="00F84C39" w:rsidRDefault="00015866" w:rsidP="00015866">
            <w:pPr>
              <w:rPr>
                <w:b/>
                <w:bCs/>
                <w:color w:val="FF0000"/>
                <w:szCs w:val="20"/>
              </w:rPr>
            </w:pPr>
            <w:del w:id="0" w:author="Autor">
              <w:r w:rsidRPr="00F84C39" w:rsidDel="00A81863">
                <w:rPr>
                  <w:b/>
                  <w:bCs/>
                </w:rPr>
                <w:delText>Ostatní požadavky na plnění</w:delText>
              </w:r>
            </w:del>
          </w:p>
        </w:tc>
      </w:tr>
      <w:tr w:rsidR="00015866" w:rsidRPr="005E25BE" w14:paraId="62108A82" w14:textId="77777777" w:rsidTr="00015866"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881A" w14:textId="39DED682" w:rsidR="00015866" w:rsidRPr="00264C96" w:rsidDel="00A81863" w:rsidRDefault="00015866" w:rsidP="00B410A1">
            <w:pPr>
              <w:rPr>
                <w:del w:id="1" w:author="Autor"/>
              </w:rPr>
            </w:pPr>
            <w:del w:id="2" w:author="Autor">
              <w:r w:rsidRPr="00264C96" w:rsidDel="00A81863">
                <w:delText>V ceně dodávky je zahrnuto:</w:delText>
              </w:r>
            </w:del>
          </w:p>
          <w:p w14:paraId="3E09208B" w14:textId="5E0A5FBF" w:rsidR="00015866" w:rsidRPr="00264C96" w:rsidDel="00A81863" w:rsidRDefault="00015866" w:rsidP="00B410A1">
            <w:pPr>
              <w:rPr>
                <w:del w:id="3" w:author="Autor"/>
              </w:rPr>
            </w:pPr>
            <w:del w:id="4" w:author="Autor">
              <w:r w:rsidRPr="00264C96" w:rsidDel="00A81863">
                <w:delText>- doprava na místo plnění, instalace, uvedení do provozu,</w:delText>
              </w:r>
            </w:del>
          </w:p>
          <w:p w14:paraId="7F3238D4" w14:textId="024CB8C3" w:rsidR="00015866" w:rsidRPr="00264C96" w:rsidDel="00A81863" w:rsidRDefault="00015866" w:rsidP="00B410A1">
            <w:pPr>
              <w:rPr>
                <w:del w:id="5" w:author="Autor"/>
              </w:rPr>
            </w:pPr>
            <w:del w:id="6" w:author="Autor">
              <w:r w:rsidRPr="00264C96" w:rsidDel="00A81863">
                <w:delText>- předvedení přístroje, provedení funkční zkoušky dodaného zařízení,</w:delText>
              </w:r>
            </w:del>
          </w:p>
          <w:p w14:paraId="44BB1008" w14:textId="5C03745F" w:rsidR="00015866" w:rsidRPr="00264C96" w:rsidDel="00A81863" w:rsidRDefault="00015866" w:rsidP="00B410A1">
            <w:pPr>
              <w:rPr>
                <w:del w:id="7" w:author="Autor"/>
              </w:rPr>
            </w:pPr>
            <w:del w:id="8" w:author="Autor">
              <w:r w:rsidRPr="00264C96" w:rsidDel="00A81863">
                <w:delText xml:space="preserve">- </w:delText>
              </w:r>
              <w:r w:rsidDel="00A81863">
                <w:delText>z</w:delText>
              </w:r>
              <w:r w:rsidRPr="007B4B9F" w:rsidDel="00A81863">
                <w:delText xml:space="preserve">aškolení </w:delText>
              </w:r>
              <w:r w:rsidDel="00A81863">
                <w:delText>obsluhy</w:delText>
              </w:r>
              <w:r w:rsidRPr="007B4B9F" w:rsidDel="00A81863">
                <w:delText xml:space="preserve"> v rámci návodu k použití v souladu se zákony </w:delText>
              </w:r>
              <w:r w:rsidDel="00A81863">
                <w:delText>č. 375</w:delText>
              </w:r>
              <w:r w:rsidRPr="007B4B9F" w:rsidDel="00A81863">
                <w:delText>/202</w:delText>
              </w:r>
              <w:r w:rsidDel="00A81863">
                <w:delText>2</w:delText>
              </w:r>
              <w:r w:rsidRPr="007B4B9F" w:rsidDel="00A81863">
                <w:delText>Sb. (</w:delText>
              </w:r>
              <w:r w:rsidDel="00A81863">
                <w:delText>zákon o </w:delText>
              </w:r>
              <w:r w:rsidRPr="007B4B9F" w:rsidDel="00A81863">
                <w:delText>zdravotnick</w:delText>
              </w:r>
              <w:r w:rsidDel="00A81863">
                <w:delText>ých</w:delText>
              </w:r>
              <w:r w:rsidRPr="007B4B9F" w:rsidDel="00A81863">
                <w:delText xml:space="preserve"> prostřed</w:delText>
              </w:r>
              <w:r w:rsidDel="00A81863">
                <w:delText>cích a diagnostických zdravotnických prostředcích in vitro</w:delText>
              </w:r>
              <w:r w:rsidRPr="007B4B9F" w:rsidDel="00A81863">
                <w:delText>)</w:delText>
              </w:r>
              <w:r w:rsidDel="00A81863">
                <w:delText>, či zákon č. 22/1997 Sb. (ostatní přístroje),</w:delText>
              </w:r>
            </w:del>
          </w:p>
          <w:p w14:paraId="5762D5DA" w14:textId="69BA5E39" w:rsidR="00015866" w:rsidDel="00A81863" w:rsidRDefault="00015866" w:rsidP="00B410A1">
            <w:pPr>
              <w:rPr>
                <w:del w:id="9" w:author="Autor"/>
              </w:rPr>
            </w:pPr>
            <w:del w:id="10" w:author="Autor">
              <w:r w:rsidRPr="00264C96" w:rsidDel="00A81863">
                <w:delText>- kompletní přístrojové vybavení s</w:delText>
              </w:r>
              <w:r w:rsidDel="00A81863">
                <w:delText> </w:delText>
              </w:r>
              <w:r w:rsidRPr="00264C96" w:rsidDel="00A81863">
                <w:delText xml:space="preserve">potřebným příslušenstvím/spotřebním materiálem pro okamžitý provoz </w:delText>
              </w:r>
              <w:r w:rsidDel="00A81863">
                <w:delText>přístroje</w:delText>
              </w:r>
              <w:r w:rsidRPr="00264C96" w:rsidDel="00A81863">
                <w:delText>,</w:delText>
              </w:r>
            </w:del>
          </w:p>
          <w:p w14:paraId="05B2E8F6" w14:textId="5CA3E114" w:rsidR="00015866" w:rsidRPr="00264C96" w:rsidDel="00A81863" w:rsidRDefault="00015866" w:rsidP="00B410A1">
            <w:pPr>
              <w:rPr>
                <w:del w:id="11" w:author="Autor"/>
              </w:rPr>
            </w:pPr>
            <w:del w:id="12" w:author="Autor">
              <w:r w:rsidDel="00A81863">
                <w:delText>- provedení vstupní validace,</w:delText>
              </w:r>
            </w:del>
          </w:p>
          <w:p w14:paraId="3B9FD3E6" w14:textId="15FEB56D" w:rsidR="00015866" w:rsidRPr="00264C96" w:rsidRDefault="00015866" w:rsidP="00B410A1">
            <w:del w:id="13" w:author="Autor">
              <w:r w:rsidDel="00A81863">
                <w:delText>- instalační / validační protokol.</w:delText>
              </w:r>
            </w:del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F0AC" w14:textId="2095DC18" w:rsidR="00015866" w:rsidRPr="00264C96" w:rsidRDefault="00015866" w:rsidP="00015866">
            <w:pPr>
              <w:jc w:val="center"/>
            </w:pPr>
            <w:del w:id="14" w:author="Autor">
              <w:r w:rsidDel="00A81863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F9AF" w14:textId="2E201A18" w:rsidR="00015866" w:rsidRPr="00264C96" w:rsidRDefault="00015866" w:rsidP="00015866">
            <w:pPr>
              <w:jc w:val="center"/>
            </w:pPr>
            <w:del w:id="15" w:author="Autor">
              <w:r w:rsidRPr="00B435CE" w:rsidDel="00A81863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015866" w:rsidRPr="005E25BE" w14:paraId="19EBF4FD" w14:textId="77777777" w:rsidTr="00015866"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988F" w14:textId="238E6173" w:rsidR="00015866" w:rsidRPr="00264C96" w:rsidDel="00A81863" w:rsidRDefault="00015866" w:rsidP="00B410A1">
            <w:pPr>
              <w:rPr>
                <w:del w:id="16" w:author="Autor"/>
              </w:rPr>
            </w:pPr>
            <w:del w:id="17" w:author="Autor">
              <w:r w:rsidRPr="00264C96" w:rsidDel="00A81863">
                <w:delText>Požadovaná dokumentace, předložená již s</w:delText>
              </w:r>
              <w:r w:rsidDel="00A81863">
                <w:delText> </w:delText>
              </w:r>
              <w:r w:rsidRPr="00264C96" w:rsidDel="00A81863">
                <w:delText>nabídkou:</w:delText>
              </w:r>
            </w:del>
          </w:p>
          <w:p w14:paraId="724F7F09" w14:textId="4DE02AE6" w:rsidR="00015866" w:rsidRPr="00264C96" w:rsidDel="00A81863" w:rsidRDefault="00015866" w:rsidP="00B410A1">
            <w:pPr>
              <w:rPr>
                <w:del w:id="18" w:author="Autor"/>
              </w:rPr>
            </w:pPr>
            <w:del w:id="19" w:author="Autor">
              <w:r w:rsidRPr="00264C96" w:rsidDel="00A81863">
                <w:delText xml:space="preserve">- prohlášení o shodě, </w:delText>
              </w:r>
            </w:del>
          </w:p>
          <w:p w14:paraId="6EC97B58" w14:textId="7F6FEB7D" w:rsidR="00015866" w:rsidRPr="00264C96" w:rsidDel="00A81863" w:rsidRDefault="00015866" w:rsidP="00B410A1">
            <w:pPr>
              <w:rPr>
                <w:del w:id="20" w:author="Autor"/>
              </w:rPr>
            </w:pPr>
            <w:del w:id="21" w:author="Autor">
              <w:r w:rsidRPr="00264C96" w:rsidDel="00A81863">
                <w:delText>- návod k</w:delText>
              </w:r>
              <w:r w:rsidDel="00A81863">
                <w:delText> </w:delText>
              </w:r>
              <w:r w:rsidRPr="00264C96" w:rsidDel="00A81863">
                <w:delText xml:space="preserve">obsluze </w:delText>
              </w:r>
              <w:r w:rsidDel="00A81863">
                <w:delText>v </w:delText>
              </w:r>
              <w:r w:rsidRPr="002E50A9" w:rsidDel="00A81863">
                <w:delText>elektronické i</w:delText>
              </w:r>
              <w:r w:rsidDel="00A81863">
                <w:delText> </w:delText>
              </w:r>
              <w:r w:rsidRPr="002E50A9" w:rsidDel="00A81863">
                <w:delText xml:space="preserve">listinné podobě </w:delText>
              </w:r>
              <w:r w:rsidRPr="00264C96" w:rsidDel="00A81863">
                <w:delText>v</w:delText>
              </w:r>
              <w:r w:rsidDel="00A81863">
                <w:delText> </w:delText>
              </w:r>
              <w:r w:rsidRPr="00264C96" w:rsidDel="00A81863">
                <w:delText xml:space="preserve">českém jazyce </w:delText>
              </w:r>
              <w:r w:rsidDel="00A81863">
                <w:delText>(</w:delText>
              </w:r>
              <w:r w:rsidRPr="00264C96" w:rsidDel="00A81863">
                <w:delText>ČJ</w:delText>
              </w:r>
              <w:r w:rsidDel="00A81863">
                <w:delText>)</w:delText>
              </w:r>
              <w:r w:rsidRPr="00264C96" w:rsidDel="00A81863">
                <w:delText>,</w:delText>
              </w:r>
            </w:del>
          </w:p>
          <w:p w14:paraId="428DE192" w14:textId="145B940D" w:rsidR="00015866" w:rsidDel="00A81863" w:rsidRDefault="00015866" w:rsidP="00B410A1">
            <w:pPr>
              <w:rPr>
                <w:del w:id="22" w:author="Autor"/>
              </w:rPr>
            </w:pPr>
            <w:del w:id="23" w:author="Autor">
              <w:r w:rsidRPr="00264C96" w:rsidDel="00A81863">
                <w:delText>- autorizace výrobce k</w:delText>
              </w:r>
              <w:r w:rsidDel="00A81863">
                <w:delText> </w:delText>
              </w:r>
              <w:r w:rsidRPr="00264C96" w:rsidDel="00A81863">
                <w:delText>distribuci a</w:delText>
              </w:r>
              <w:r w:rsidDel="00A81863">
                <w:delText> </w:delText>
              </w:r>
              <w:r w:rsidRPr="00264C96" w:rsidDel="00A81863">
                <w:delText>servisu nabízeného zařízení,</w:delText>
              </w:r>
            </w:del>
          </w:p>
          <w:p w14:paraId="58136897" w14:textId="23EE63D9" w:rsidR="00015866" w:rsidRPr="00264C96" w:rsidDel="00A81863" w:rsidRDefault="00015866" w:rsidP="00B410A1">
            <w:pPr>
              <w:rPr>
                <w:del w:id="24" w:author="Autor"/>
              </w:rPr>
            </w:pPr>
            <w:del w:id="25" w:author="Autor">
              <w:r w:rsidDel="00A81863">
                <w:delText>- požadavky připravenosti instalace včetně parametrů pro nastěhování přístroje a příslušenství a požadavky na dodávky médií (je-li to nezbytné k instalaci a zprovoznění nabízeného zboží)</w:delText>
              </w:r>
            </w:del>
          </w:p>
          <w:p w14:paraId="7BA05ECA" w14:textId="7C65EC48" w:rsidR="00015866" w:rsidRPr="00264C96" w:rsidRDefault="00015866" w:rsidP="00B410A1">
            <w:del w:id="26" w:author="Autor">
              <w:r w:rsidRPr="00264C96" w:rsidDel="00A81863">
                <w:delText>- doklad osvědčující způsobilost k</w:delText>
              </w:r>
              <w:r w:rsidDel="00A81863">
                <w:delText> </w:delText>
              </w:r>
              <w:r w:rsidRPr="00264C96" w:rsidDel="00A81863">
                <w:delText>prodeji, distribuci a servisu zdravotnických prostředků.</w:delText>
              </w:r>
            </w:del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167D7" w14:textId="23A83D5F" w:rsidR="00015866" w:rsidRPr="00264C96" w:rsidRDefault="00015866" w:rsidP="00015866">
            <w:pPr>
              <w:jc w:val="center"/>
            </w:pPr>
            <w:del w:id="27" w:author="Autor">
              <w:r w:rsidDel="00A81863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71B4" w14:textId="6782E56C" w:rsidR="00015866" w:rsidRPr="00264C96" w:rsidRDefault="00015866" w:rsidP="00015866">
            <w:pPr>
              <w:jc w:val="center"/>
            </w:pPr>
            <w:del w:id="28" w:author="Autor">
              <w:r w:rsidRPr="00B435CE" w:rsidDel="00A81863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015866" w:rsidRPr="005E25BE" w14:paraId="0A072515" w14:textId="77777777" w:rsidTr="00015866"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4549" w14:textId="6F2A1E79" w:rsidR="00015866" w:rsidRPr="00264C96" w:rsidRDefault="00015866" w:rsidP="00B410A1">
            <w:del w:id="29" w:author="Autor">
              <w:r w:rsidDel="00A81863">
                <w:delText>Záruka min. 24 měsíců.</w:delText>
              </w:r>
            </w:del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BDEA" w14:textId="7AA6E19C" w:rsidR="00015866" w:rsidRDefault="00015866" w:rsidP="00015866">
            <w:pPr>
              <w:jc w:val="center"/>
            </w:pPr>
            <w:del w:id="30" w:author="Autor">
              <w:r w:rsidDel="00A81863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7CEB" w14:textId="6D268AC7" w:rsidR="00015866" w:rsidRDefault="00015866" w:rsidP="00015866">
            <w:pPr>
              <w:jc w:val="center"/>
            </w:pPr>
            <w:del w:id="31" w:author="Autor">
              <w:r w:rsidRPr="00B435CE" w:rsidDel="00A81863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015866" w:rsidRPr="005E25BE" w14:paraId="369C3787" w14:textId="77777777" w:rsidTr="00015866"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44B6" w14:textId="47FF7D5E" w:rsidR="00015866" w:rsidRPr="00264C96" w:rsidRDefault="00015866" w:rsidP="00B410A1">
            <w:del w:id="32" w:author="Autor">
              <w:r w:rsidRPr="00264C96" w:rsidDel="00A81863">
                <w:delText xml:space="preserve">V rámci záruky </w:delText>
              </w:r>
              <w:r w:rsidDel="00A81863">
                <w:delText>bezplatné z</w:delText>
              </w:r>
              <w:r w:rsidRPr="00DD1314" w:rsidDel="00A81863">
                <w:delText xml:space="preserve">ajištění pravidelných předepsaných kontrol, revizí a validací minimálně dle doporučení výrobce a v souladu se zákony </w:delText>
              </w:r>
              <w:r w:rsidDel="00A81863">
                <w:delText>č. 375</w:delText>
              </w:r>
              <w:r w:rsidRPr="007B4B9F" w:rsidDel="00A81863">
                <w:delText>/202</w:delText>
              </w:r>
              <w:r w:rsidDel="00A81863">
                <w:delText xml:space="preserve">2 </w:delText>
              </w:r>
              <w:r w:rsidRPr="007B4B9F" w:rsidDel="00A81863">
                <w:delText>Sb.</w:delText>
              </w:r>
              <w:r w:rsidDel="00A81863">
                <w:delText>,</w:delText>
              </w:r>
              <w:r w:rsidRPr="007B4B9F" w:rsidDel="00A81863">
                <w:delText xml:space="preserve"> </w:delText>
              </w:r>
              <w:r w:rsidDel="00A81863">
                <w:delText xml:space="preserve">či </w:delText>
              </w:r>
              <w:r w:rsidR="00B4365A" w:rsidDel="00A81863">
                <w:delText xml:space="preserve">zákon </w:delText>
              </w:r>
              <w:r w:rsidDel="00A81863">
                <w:delText>č.</w:delText>
              </w:r>
              <w:r w:rsidR="00B4365A" w:rsidDel="00A81863">
                <w:delText> </w:delText>
              </w:r>
              <w:r w:rsidDel="00A81863">
                <w:delText>22/1997 Sb. (ostatní přístroje).</w:delText>
              </w:r>
            </w:del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C8CC" w14:textId="11A29C5D" w:rsidR="00015866" w:rsidRPr="00264C96" w:rsidRDefault="00015866" w:rsidP="00015866">
            <w:pPr>
              <w:jc w:val="center"/>
            </w:pPr>
            <w:del w:id="33" w:author="Autor">
              <w:r w:rsidDel="00A81863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E2F3" w14:textId="3DDFEB16" w:rsidR="00015866" w:rsidRPr="00264C96" w:rsidRDefault="00015866" w:rsidP="00015866">
            <w:pPr>
              <w:jc w:val="center"/>
            </w:pPr>
            <w:del w:id="34" w:author="Autor">
              <w:r w:rsidRPr="00B435CE" w:rsidDel="00A81863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015866" w:rsidRPr="005E25BE" w14:paraId="6D09F428" w14:textId="77777777" w:rsidTr="00015866"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192D" w14:textId="0C46DD48" w:rsidR="00015866" w:rsidRPr="00264C96" w:rsidRDefault="00015866" w:rsidP="00B410A1">
            <w:del w:id="35" w:author="Autor">
              <w:r w:rsidRPr="00837B8E" w:rsidDel="00A81863">
                <w:delText>Zajištění autorizované servisní podpory a náhradních dílů po celou dobu předpokládané životnosti přístroje</w:delText>
              </w:r>
              <w:r w:rsidDel="00A81863">
                <w:delText>.</w:delText>
              </w:r>
            </w:del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92BD" w14:textId="5C469FDE" w:rsidR="00015866" w:rsidRPr="00837B8E" w:rsidRDefault="00015866" w:rsidP="00015866">
            <w:pPr>
              <w:jc w:val="center"/>
            </w:pPr>
            <w:del w:id="36" w:author="Autor">
              <w:r w:rsidDel="00A81863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29C2" w14:textId="2F7951DF" w:rsidR="00015866" w:rsidRPr="00837B8E" w:rsidRDefault="00015866" w:rsidP="00015866">
            <w:pPr>
              <w:jc w:val="center"/>
            </w:pPr>
            <w:del w:id="37" w:author="Autor">
              <w:r w:rsidRPr="00B435CE" w:rsidDel="00A81863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</w:tbl>
    <w:p w14:paraId="62E2DAF3" w14:textId="27DDE568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81ADC">
      <w:pPr>
        <w:keepNext/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81ADC">
      <w:pPr>
        <w:keepNext/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38" w:name="_Hlk94620657"/>
      <w:r w:rsidRPr="001F0B21"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38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73EEE" w14:textId="77777777" w:rsidR="0042519B" w:rsidRDefault="0042519B" w:rsidP="00344E00">
      <w:r>
        <w:separator/>
      </w:r>
    </w:p>
  </w:endnote>
  <w:endnote w:type="continuationSeparator" w:id="0">
    <w:p w14:paraId="0314FA7D" w14:textId="77777777" w:rsidR="0042519B" w:rsidRDefault="0042519B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C8565" w14:textId="77777777" w:rsidR="0042519B" w:rsidRDefault="0042519B" w:rsidP="00344E00">
      <w:r>
        <w:separator/>
      </w:r>
    </w:p>
  </w:footnote>
  <w:footnote w:type="continuationSeparator" w:id="0">
    <w:p w14:paraId="47E57D36" w14:textId="77777777" w:rsidR="0042519B" w:rsidRDefault="0042519B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oNotDisplayPageBoundaries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5866"/>
    <w:rsid w:val="00024052"/>
    <w:rsid w:val="00070993"/>
    <w:rsid w:val="00076940"/>
    <w:rsid w:val="000830FC"/>
    <w:rsid w:val="000962DD"/>
    <w:rsid w:val="000D2848"/>
    <w:rsid w:val="000D451F"/>
    <w:rsid w:val="000D4CD2"/>
    <w:rsid w:val="00102D28"/>
    <w:rsid w:val="001068BA"/>
    <w:rsid w:val="0011111A"/>
    <w:rsid w:val="00124470"/>
    <w:rsid w:val="001361B7"/>
    <w:rsid w:val="001A4508"/>
    <w:rsid w:val="001A6CC5"/>
    <w:rsid w:val="001B3041"/>
    <w:rsid w:val="001D485B"/>
    <w:rsid w:val="001F58C4"/>
    <w:rsid w:val="00234B72"/>
    <w:rsid w:val="00271730"/>
    <w:rsid w:val="00277C21"/>
    <w:rsid w:val="00281085"/>
    <w:rsid w:val="002C60DB"/>
    <w:rsid w:val="002D373E"/>
    <w:rsid w:val="003037DC"/>
    <w:rsid w:val="0032576C"/>
    <w:rsid w:val="00333234"/>
    <w:rsid w:val="00344E00"/>
    <w:rsid w:val="003465E0"/>
    <w:rsid w:val="003560BC"/>
    <w:rsid w:val="00381ADC"/>
    <w:rsid w:val="00384F84"/>
    <w:rsid w:val="003A74A4"/>
    <w:rsid w:val="003B7A3A"/>
    <w:rsid w:val="003B7D90"/>
    <w:rsid w:val="0042519B"/>
    <w:rsid w:val="0047555E"/>
    <w:rsid w:val="00492F71"/>
    <w:rsid w:val="004A0646"/>
    <w:rsid w:val="004A1F36"/>
    <w:rsid w:val="004C3970"/>
    <w:rsid w:val="004D2320"/>
    <w:rsid w:val="005004A3"/>
    <w:rsid w:val="00511BC8"/>
    <w:rsid w:val="005508C9"/>
    <w:rsid w:val="005D377A"/>
    <w:rsid w:val="005D612F"/>
    <w:rsid w:val="005F05A0"/>
    <w:rsid w:val="005F16B1"/>
    <w:rsid w:val="005F623E"/>
    <w:rsid w:val="00622822"/>
    <w:rsid w:val="00643A9D"/>
    <w:rsid w:val="00652A65"/>
    <w:rsid w:val="00667825"/>
    <w:rsid w:val="0068016E"/>
    <w:rsid w:val="006C247B"/>
    <w:rsid w:val="006C54C2"/>
    <w:rsid w:val="006E0413"/>
    <w:rsid w:val="00710740"/>
    <w:rsid w:val="00741669"/>
    <w:rsid w:val="007561DB"/>
    <w:rsid w:val="007740D6"/>
    <w:rsid w:val="00780B45"/>
    <w:rsid w:val="007817CC"/>
    <w:rsid w:val="00782B9B"/>
    <w:rsid w:val="007E7D56"/>
    <w:rsid w:val="008146F8"/>
    <w:rsid w:val="00815FE5"/>
    <w:rsid w:val="00826CA0"/>
    <w:rsid w:val="00846273"/>
    <w:rsid w:val="008D6027"/>
    <w:rsid w:val="008F227A"/>
    <w:rsid w:val="00902483"/>
    <w:rsid w:val="0090796A"/>
    <w:rsid w:val="00924040"/>
    <w:rsid w:val="00935C18"/>
    <w:rsid w:val="00962D05"/>
    <w:rsid w:val="00A1356F"/>
    <w:rsid w:val="00A30D53"/>
    <w:rsid w:val="00A31E1B"/>
    <w:rsid w:val="00A360CC"/>
    <w:rsid w:val="00A70C0C"/>
    <w:rsid w:val="00A81863"/>
    <w:rsid w:val="00AF394D"/>
    <w:rsid w:val="00B049E1"/>
    <w:rsid w:val="00B12671"/>
    <w:rsid w:val="00B4365A"/>
    <w:rsid w:val="00BA0C73"/>
    <w:rsid w:val="00BA362A"/>
    <w:rsid w:val="00BD21AF"/>
    <w:rsid w:val="00BD7EFB"/>
    <w:rsid w:val="00BF5AAF"/>
    <w:rsid w:val="00C22B20"/>
    <w:rsid w:val="00C27360"/>
    <w:rsid w:val="00C451B2"/>
    <w:rsid w:val="00C76197"/>
    <w:rsid w:val="00C920C0"/>
    <w:rsid w:val="00C97E95"/>
    <w:rsid w:val="00CC0D12"/>
    <w:rsid w:val="00CE6ACC"/>
    <w:rsid w:val="00D008FB"/>
    <w:rsid w:val="00D52F77"/>
    <w:rsid w:val="00D5546A"/>
    <w:rsid w:val="00D57921"/>
    <w:rsid w:val="00D82FEA"/>
    <w:rsid w:val="00DC4B98"/>
    <w:rsid w:val="00DC7AD4"/>
    <w:rsid w:val="00DF1AED"/>
    <w:rsid w:val="00DF5867"/>
    <w:rsid w:val="00DF7302"/>
    <w:rsid w:val="00DF7DAB"/>
    <w:rsid w:val="00E609B9"/>
    <w:rsid w:val="00EB0484"/>
    <w:rsid w:val="00EB2EA9"/>
    <w:rsid w:val="00ED3D94"/>
    <w:rsid w:val="00ED63D1"/>
    <w:rsid w:val="00EF7A84"/>
    <w:rsid w:val="00F141BA"/>
    <w:rsid w:val="00F50B21"/>
    <w:rsid w:val="00F51825"/>
    <w:rsid w:val="00F8710B"/>
    <w:rsid w:val="00F9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5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6C54C2"/>
    <w:pPr>
      <w:spacing w:after="0" w:line="240" w:lineRule="auto"/>
    </w:pPr>
  </w:style>
  <w:style w:type="paragraph" w:styleId="Normlnweb">
    <w:name w:val="Normal (Web)"/>
    <w:basedOn w:val="Normln"/>
    <w:uiPriority w:val="99"/>
    <w:unhideWhenUsed/>
    <w:rsid w:val="0001586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2023-04-19T19:23:00Z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